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97C7F">
      <w:pPr>
        <w:spacing w:line="480" w:lineRule="exact"/>
        <w:jc w:val="center"/>
        <w:rPr>
          <w:rFonts w:ascii="方正小标宋简体" w:hAnsi="仿宋" w:eastAsia="方正小标宋简体" w:cs="Times New Roman"/>
          <w:color w:val="000000"/>
          <w:kern w:val="0"/>
          <w:sz w:val="44"/>
          <w:szCs w:val="44"/>
        </w:rPr>
      </w:pPr>
      <w:r>
        <w:rPr>
          <w:rFonts w:hint="eastAsia" w:ascii="方正小标宋简体" w:hAnsi="仿宋" w:eastAsia="方正小标宋简体" w:cs="Times New Roman"/>
          <w:color w:val="000000"/>
          <w:kern w:val="0"/>
          <w:sz w:val="44"/>
          <w:szCs w:val="44"/>
        </w:rPr>
        <w:t>湖北工业大学工程技术学院普通专升本</w:t>
      </w:r>
    </w:p>
    <w:p w14:paraId="77F85242">
      <w:pPr>
        <w:spacing w:line="480" w:lineRule="exact"/>
        <w:jc w:val="center"/>
        <w:rPr>
          <w:rFonts w:ascii="方正小标宋简体" w:hAnsi="仿宋" w:eastAsia="方正小标宋简体" w:cs="Times New Roman"/>
          <w:color w:val="000000"/>
          <w:kern w:val="0"/>
          <w:sz w:val="44"/>
          <w:szCs w:val="44"/>
        </w:rPr>
      </w:pPr>
      <w:r>
        <w:rPr>
          <w:rFonts w:hint="eastAsia" w:ascii="方正小标宋简体" w:hAnsi="仿宋" w:eastAsia="方正小标宋简体" w:cs="Times New Roman"/>
          <w:color w:val="000000"/>
          <w:kern w:val="0"/>
          <w:sz w:val="44"/>
          <w:szCs w:val="44"/>
        </w:rPr>
        <w:t>《电路理论》考试大纲</w:t>
      </w:r>
    </w:p>
    <w:p w14:paraId="57CB2F44">
      <w:pPr>
        <w:spacing w:line="480" w:lineRule="exact"/>
        <w:jc w:val="center"/>
        <w:rPr>
          <w:rFonts w:ascii="方正小标宋简体" w:hAnsi="仿宋" w:eastAsia="方正小标宋简体" w:cs="Times New Roman"/>
          <w:color w:val="000000"/>
          <w:kern w:val="0"/>
          <w:sz w:val="44"/>
          <w:szCs w:val="44"/>
        </w:rPr>
      </w:pPr>
    </w:p>
    <w:p w14:paraId="6C3B134A">
      <w:pPr>
        <w:spacing w:line="360" w:lineRule="auto"/>
        <w:ind w:firstLine="707" w:firstLineChars="221"/>
        <w:rPr>
          <w:rFonts w:ascii="黑体" w:hAnsi="黑体" w:eastAsia="黑体" w:cs="Times New Roman"/>
          <w:color w:val="000000"/>
          <w:sz w:val="32"/>
          <w:szCs w:val="21"/>
        </w:rPr>
      </w:pPr>
      <w:r>
        <w:rPr>
          <w:rFonts w:hint="eastAsia" w:ascii="黑体" w:hAnsi="黑体" w:eastAsia="黑体" w:cs="Times New Roman"/>
          <w:color w:val="000000"/>
          <w:sz w:val="32"/>
          <w:szCs w:val="21"/>
        </w:rPr>
        <w:t>一、考试性质与目的</w:t>
      </w:r>
    </w:p>
    <w:p w14:paraId="315FFCD0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本考试的目的是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选拔部分高职高专毕业生升入我院继续进行相关专业本科阶段学习，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考查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学生掌握电路分析（包含电阻性电路分析、动态电路时域分析与正弦稳态电路分析）的基本理论、基本定律与定理、计算方法等方面的基础知识，要求学生能应用电路的基本理论分析实际问题。</w:t>
      </w:r>
    </w:p>
    <w:p w14:paraId="6E6308C0">
      <w:pPr>
        <w:autoSpaceDE w:val="0"/>
        <w:autoSpaceDN w:val="0"/>
        <w:adjustRightInd w:val="0"/>
        <w:spacing w:line="480" w:lineRule="exact"/>
        <w:ind w:firstLine="800" w:firstLineChars="250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二、考试方式</w:t>
      </w:r>
    </w:p>
    <w:p w14:paraId="0600B92E">
      <w:pPr>
        <w:autoSpaceDE w:val="0"/>
        <w:autoSpaceDN w:val="0"/>
        <w:adjustRightInd w:val="0"/>
        <w:spacing w:line="480" w:lineRule="exact"/>
        <w:ind w:firstLine="800" w:firstLineChars="250"/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考试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采取闭卷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笔试方式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进行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，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考试时间为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90分钟，试卷满分为1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20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分。</w:t>
      </w:r>
    </w:p>
    <w:p w14:paraId="642BE25D">
      <w:pPr>
        <w:autoSpaceDE w:val="0"/>
        <w:autoSpaceDN w:val="0"/>
        <w:adjustRightInd w:val="0"/>
        <w:spacing w:line="480" w:lineRule="exact"/>
        <w:ind w:firstLine="800" w:firstLineChars="250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三、考试内容及要求</w:t>
      </w:r>
    </w:p>
    <w:p w14:paraId="0297EBCC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第一章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 xml:space="preserve"> 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 xml:space="preserve"> 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电路模型和电路定律</w:t>
      </w:r>
    </w:p>
    <w:p w14:paraId="74D8AFD6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1理解电路和电路模型的概念。</w:t>
      </w:r>
    </w:p>
    <w:p w14:paraId="48FCD439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2掌握电流、电压、功率等基本物理量的相关概念。</w:t>
      </w:r>
    </w:p>
    <w:p w14:paraId="032933E5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3掌握电阻元件和电源元件的特性。</w:t>
      </w:r>
    </w:p>
    <w:p w14:paraId="67EFDB03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4 学会用基尔霍夫定律分析电路问题。</w:t>
      </w:r>
    </w:p>
    <w:p w14:paraId="0AF65F08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第二章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 xml:space="preserve">  电阻电路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的等效变换</w:t>
      </w:r>
    </w:p>
    <w:p w14:paraId="4E5A2C60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1掌握电阻的串联和并联的规则。</w:t>
      </w:r>
    </w:p>
    <w:p w14:paraId="0282BE8E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2掌握电阻的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Y形连接和△形连接的等效变换。</w:t>
      </w:r>
    </w:p>
    <w:p w14:paraId="12359313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 掌握电压源、电流源的串联和并联及其等效变换规则。</w:t>
      </w:r>
    </w:p>
    <w:p w14:paraId="24061587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4 掌握实际电源的两种模型及其等效变换规则。</w:t>
      </w:r>
    </w:p>
    <w:p w14:paraId="4FFF75F2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5 掌握输入电阻的求法。</w:t>
      </w:r>
    </w:p>
    <w:p w14:paraId="165CA9B2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第三章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 xml:space="preserve">  电阻电路的一般分析方法</w:t>
      </w:r>
    </w:p>
    <w:p w14:paraId="689BDB0C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掌握支路电流法、网孔电流法、回路电流法、节点电压法的应用。</w:t>
      </w:r>
    </w:p>
    <w:p w14:paraId="63983861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第四章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 xml:space="preserve">  电路定理</w:t>
      </w:r>
    </w:p>
    <w:p w14:paraId="61B7C531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 掌握叠加定理及替代定理的内容及应用。</w:t>
      </w:r>
    </w:p>
    <w:p w14:paraId="6401E2AA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 掌握戴维南定理和诺顿定理的应用。</w:t>
      </w:r>
    </w:p>
    <w:p w14:paraId="31AD619F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 掌握最大功率传输定理的应用。</w:t>
      </w:r>
    </w:p>
    <w:p w14:paraId="03F08448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第六章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 xml:space="preserve">  储能元件</w:t>
      </w:r>
    </w:p>
    <w:p w14:paraId="0E577795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 掌握电容、电感元件的相关特性。</w:t>
      </w:r>
    </w:p>
    <w:p w14:paraId="4AB0CBFC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 掌握电容、电感元件的串联与并联计算方法。</w:t>
      </w:r>
    </w:p>
    <w:p w14:paraId="5F41DA90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第七章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 xml:space="preserve">  一阶电路和二阶电路的时域分析</w:t>
      </w:r>
    </w:p>
    <w:p w14:paraId="457A7091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 掌握换路定则和初始条件的计算方法。</w:t>
      </w:r>
    </w:p>
    <w:p w14:paraId="053D33BC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 掌握一阶电路的零输入响应的分析方法。</w:t>
      </w:r>
    </w:p>
    <w:p w14:paraId="73ADE7CE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 掌握一阶电路的零状态响应的分析方法。</w:t>
      </w:r>
    </w:p>
    <w:p w14:paraId="6AEF48EE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4 掌握一阶电路</w:t>
      </w:r>
      <w:ins w:id="0" w:author="HK" w:date="2025-02-25T15:21:27Z">
        <w:r>
          <w:rPr>
            <w:rFonts w:hint="eastAsia" w:ascii="仿宋" w:hAnsi="仿宋" w:eastAsia="仿宋"/>
            <w:color w:val="000000"/>
            <w:kern w:val="0"/>
            <w:sz w:val="32"/>
            <w:szCs w:val="21"/>
            <w:lang w:val="zh-CN"/>
          </w:rPr>
          <w:t>的</w:t>
        </w:r>
      </w:ins>
      <w:del w:id="1" w:author="HK" w:date="2025-02-25T15:21:27Z">
        <w:r>
          <w:rPr>
            <w:rFonts w:hint="eastAsia" w:ascii="仿宋" w:hAnsi="仿宋" w:eastAsia="仿宋"/>
            <w:color w:val="000000"/>
            <w:kern w:val="0"/>
            <w:sz w:val="32"/>
            <w:szCs w:val="21"/>
            <w:lang w:val="zh-CN"/>
          </w:rPr>
          <w:delText>的的</w:delText>
        </w:r>
      </w:del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全响应分析方法。</w:t>
      </w:r>
    </w:p>
    <w:p w14:paraId="28ABF997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第八章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 xml:space="preserve">  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相量法</w:t>
      </w:r>
    </w:p>
    <w:p w14:paraId="63AFA320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 掌握复数和正弦量的转换方法。</w:t>
      </w:r>
    </w:p>
    <w:p w14:paraId="6411E9B9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 掌握电路定理的相量形式。</w:t>
      </w:r>
    </w:p>
    <w:p w14:paraId="6382CDA3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 xml:space="preserve">第九章 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正弦稳态电路的分析</w:t>
      </w:r>
    </w:p>
    <w:p w14:paraId="5550F142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 掌握阻抗与导纳的概念及等效变换。</w:t>
      </w:r>
    </w:p>
    <w:p w14:paraId="297614BE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2掌握相量法在正弦稳态分析中的应用。</w:t>
      </w:r>
    </w:p>
    <w:p w14:paraId="32067479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 掌握正弦稳态电路功率的计算方法。</w:t>
      </w:r>
    </w:p>
    <w:p w14:paraId="3CAF0951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4 掌握相量</w:t>
      </w:r>
      <w:bookmarkStart w:id="0" w:name="_GoBack"/>
      <w:bookmarkEnd w:id="0"/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图的画法</w:t>
      </w:r>
    </w:p>
    <w:p w14:paraId="5C1BF58B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第十章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 xml:space="preserve"> 含有耦合电感的电路</w:t>
      </w:r>
    </w:p>
    <w:p w14:paraId="10109860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 理解互感和同名端的概念。</w:t>
      </w:r>
    </w:p>
    <w:p w14:paraId="67B25CBC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 掌握含有耦合电感电路的分析方法。</w:t>
      </w:r>
    </w:p>
    <w:p w14:paraId="36D6C470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了解变压器的原理；</w:t>
      </w:r>
    </w:p>
    <w:p w14:paraId="683ACC8F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 xml:space="preserve">4 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掌握含理想变压器电路的分析方法。</w:t>
      </w:r>
    </w:p>
    <w:p w14:paraId="1B974599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第十一章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 xml:space="preserve"> 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电路的频率响应</w:t>
      </w:r>
    </w:p>
    <w:p w14:paraId="66EB7A18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 理解并分析RLC串联电路的谐振。</w:t>
      </w:r>
    </w:p>
    <w:p w14:paraId="72B7D9C2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 理解并分析RLC并联电路的谐振。</w:t>
      </w:r>
    </w:p>
    <w:p w14:paraId="19F95278">
      <w:pPr>
        <w:autoSpaceDE w:val="0"/>
        <w:autoSpaceDN w:val="0"/>
        <w:adjustRightInd w:val="0"/>
        <w:spacing w:line="480" w:lineRule="exact"/>
        <w:ind w:firstLine="800" w:firstLineChars="250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四、考试</w:t>
      </w:r>
      <w:r>
        <w:rPr>
          <w:rFonts w:ascii="黑体" w:hAnsi="黑体" w:eastAsia="黑体"/>
          <w:color w:val="000000"/>
          <w:sz w:val="32"/>
          <w:szCs w:val="21"/>
        </w:rPr>
        <w:t>参考书目</w:t>
      </w:r>
    </w:p>
    <w:p w14:paraId="09FDBFE5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《电路》，原著邱关源，主编罗先觉，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高等教育出版社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，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第6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版，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2022年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，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ISBN：9787040565539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F62CA76-6D29-49B7-B3FB-654C8BA8C50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107C5176-AE2B-4A8B-9692-5836E22A9D9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F029CE22-E67A-49A2-9854-C4F8416A6F7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HK">
    <w15:presenceInfo w15:providerId="WPS Office" w15:userId="41636506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ZlMGI2YTJiOWE5NTMxYTA5YmY2ZDJjNmY4M2Y4MDgifQ=="/>
  </w:docVars>
  <w:rsids>
    <w:rsidRoot w:val="00B62350"/>
    <w:rsid w:val="000603B1"/>
    <w:rsid w:val="00080855"/>
    <w:rsid w:val="0009142F"/>
    <w:rsid w:val="000C6EFF"/>
    <w:rsid w:val="00162053"/>
    <w:rsid w:val="001B3D20"/>
    <w:rsid w:val="001C42BE"/>
    <w:rsid w:val="002773DA"/>
    <w:rsid w:val="00294392"/>
    <w:rsid w:val="004518C9"/>
    <w:rsid w:val="004E0157"/>
    <w:rsid w:val="00513310"/>
    <w:rsid w:val="00712C5C"/>
    <w:rsid w:val="007E2D5D"/>
    <w:rsid w:val="008F3EE9"/>
    <w:rsid w:val="00905573"/>
    <w:rsid w:val="0094265C"/>
    <w:rsid w:val="00961ABE"/>
    <w:rsid w:val="00AD1A01"/>
    <w:rsid w:val="00B56E75"/>
    <w:rsid w:val="00B62350"/>
    <w:rsid w:val="00BC7096"/>
    <w:rsid w:val="00BE13B5"/>
    <w:rsid w:val="00CF6E6F"/>
    <w:rsid w:val="00D8658B"/>
    <w:rsid w:val="00E265B8"/>
    <w:rsid w:val="00E5565F"/>
    <w:rsid w:val="00EC101B"/>
    <w:rsid w:val="00F1612F"/>
    <w:rsid w:val="00F30673"/>
    <w:rsid w:val="26412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887</Words>
  <Characters>912</Characters>
  <Lines>7</Lines>
  <Paragraphs>2</Paragraphs>
  <TotalTime>53</TotalTime>
  <ScaleCrop>false</ScaleCrop>
  <LinksUpToDate>false</LinksUpToDate>
  <CharactersWithSpaces>952</CharactersWithSpaces>
  <Application>WPS Office_12.1.0.18166_F1E327BC-269C-435d-A152-05C5408002CA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2020-06-20T08:46:00Z</dcterms:created>
  <dc:creator>黄科</dc:creator>
  <cp:lastModifiedBy>HK</cp:lastModifiedBy>
  <dcterms:modified xsi:type="dcterms:W3CDTF">2025-02-25T07:21:52Z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B1FF01A7399944539FABFC9233F231EA_12</vt:lpwstr>
  </property>
</Properties>
</file>